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AC27480" w:rsidR="009C5169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394DA5">
        <w:t> </w:t>
      </w:r>
      <w:r>
        <w:t>ťažkostiach</w:t>
      </w:r>
      <w:r w:rsidR="00394DA5">
        <w:t xml:space="preserve"> – mestá, obce, vyššie územné celky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7D9D8BF3" w:rsidR="001048DA" w:rsidRDefault="001048DA">
            <w:r>
              <w:t>Dátum účinnosti zmluvy</w:t>
            </w:r>
            <w:r w:rsidR="00575ADD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6DD7DC6E" w14:textId="36D5E585" w:rsidR="001048DA" w:rsidRDefault="001048DA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3BBA22E1" w14:textId="79AB7F8B" w:rsidR="001C75BC" w:rsidRDefault="001048DA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</w:t>
      </w:r>
      <w:r w:rsidR="00885E7F">
        <w:t xml:space="preserve"> vyššie uvedený</w:t>
      </w:r>
      <w:r w:rsidR="00F96034">
        <w:t xml:space="preserve"> subjekt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2771BE98" w:rsidR="001C75BC" w:rsidRDefault="001C75BC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51A989A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sdt>
        <w:sdtPr>
          <w:id w:val="-2100087649"/>
          <w:placeholder>
            <w:docPart w:val="DefaultPlaceholder_-1854013439"/>
          </w:placeholder>
          <w:comboBox>
            <w:listItem w:value="Vyberte položku."/>
          </w:comboBox>
        </w:sdtPr>
        <w:sdtEndPr/>
        <w:sdtContent>
          <w:r w:rsidR="00575ADD">
            <w:t>dňom nadobudnutia účinnosti zmluvy o poskytnutí NFP</w:t>
          </w:r>
        </w:sdtContent>
      </w:sdt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5FB68543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575ADD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1FD51B1B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541E674E" w:rsidR="00266AA7" w:rsidRDefault="00266AA7" w:rsidP="00266AA7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77B8E8AD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</w:t>
      </w:r>
      <w:r w:rsidR="000614FA">
        <w:t xml:space="preserve">iadnej hospodárskej jednotky, </w:t>
      </w:r>
      <w:r>
        <w:t>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A80F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CD909" w14:textId="77777777" w:rsidR="00676110" w:rsidRDefault="00676110" w:rsidP="001048DA">
      <w:pPr>
        <w:spacing w:after="0" w:line="240" w:lineRule="auto"/>
      </w:pPr>
      <w:r>
        <w:separator/>
      </w:r>
    </w:p>
  </w:endnote>
  <w:endnote w:type="continuationSeparator" w:id="0">
    <w:p w14:paraId="00642D16" w14:textId="77777777" w:rsidR="00676110" w:rsidRDefault="00676110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57902" w14:textId="77777777" w:rsidR="004D54E3" w:rsidRDefault="004D54E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44072" w14:textId="77777777" w:rsidR="004D54E3" w:rsidRDefault="004D54E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B379C" w14:textId="77777777" w:rsidR="004D54E3" w:rsidRDefault="004D54E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999C2" w14:textId="77777777" w:rsidR="00676110" w:rsidRDefault="00676110" w:rsidP="001048DA">
      <w:pPr>
        <w:spacing w:after="0" w:line="240" w:lineRule="auto"/>
      </w:pPr>
      <w:r>
        <w:separator/>
      </w:r>
    </w:p>
  </w:footnote>
  <w:footnote w:type="continuationSeparator" w:id="0">
    <w:p w14:paraId="6F577D55" w14:textId="77777777" w:rsidR="00676110" w:rsidRDefault="00676110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9C5169" w:rsidRPr="00C92613" w:rsidRDefault="009C5169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9C5169" w:rsidRDefault="009C5169">
      <w:pPr>
        <w:pStyle w:val="Textpoznmkypodiarou"/>
      </w:pPr>
      <w:r w:rsidRPr="00C92613">
        <w:rPr>
          <w:rStyle w:val="Odkaznapoznmkupodiarou"/>
          <w:sz w:val="18"/>
          <w:szCs w:val="18"/>
        </w:rPr>
        <w:footnoteRef/>
      </w:r>
      <w:r w:rsidRPr="00C92613">
        <w:rPr>
          <w:sz w:val="18"/>
          <w:szCs w:val="18"/>
        </w:rPr>
        <w:t xml:space="preserve"> Ú. v. EÚ C 249, 31.7.2014, s. 1 – 28</w:t>
      </w:r>
    </w:p>
  </w:footnote>
  <w:footnote w:id="3">
    <w:p w14:paraId="758A04BF" w14:textId="77777777" w:rsidR="009C5169" w:rsidRDefault="009C51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9E5F0" w14:textId="77777777" w:rsidR="004D54E3" w:rsidRDefault="004D54E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16481161" w:rsidR="009C5169" w:rsidRDefault="009C5169" w:rsidP="001048DA">
    <w:pPr>
      <w:pStyle w:val="Hlavika"/>
      <w:jc w:val="right"/>
    </w:pPr>
    <w:r>
      <w:t>Príloha č. 10a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25F12" w14:textId="079AC654" w:rsidR="00A80FA2" w:rsidRDefault="0076038D" w:rsidP="00A80FA2">
    <w:pPr>
      <w:pStyle w:val="Hlavika"/>
      <w:jc w:val="right"/>
    </w:pPr>
    <w:r>
      <w:t xml:space="preserve">Príloha č. </w:t>
    </w:r>
    <w:ins w:id="1" w:author="Autor">
      <w:r w:rsidR="00C910E4">
        <w:t>4</w:t>
      </w:r>
    </w:ins>
    <w:del w:id="2" w:author="Autor">
      <w:r w:rsidR="00C259B4" w:rsidDel="004B7A26">
        <w:delText>7</w:delText>
      </w:r>
    </w:del>
    <w:r w:rsidR="00A80FA2">
      <w:t>a</w:t>
    </w:r>
  </w:p>
  <w:p w14:paraId="4E262D33" w14:textId="77777777" w:rsidR="00A80FA2" w:rsidRDefault="00A80FA2" w:rsidP="00A80FA2">
    <w:pPr>
      <w:pStyle w:val="Hlavika"/>
      <w:jc w:val="right"/>
    </w:pPr>
  </w:p>
  <w:p w14:paraId="29A0DA84" w14:textId="77777777" w:rsidR="00A80FA2" w:rsidRDefault="00A80FA2" w:rsidP="00A80FA2">
    <w:pPr>
      <w:pStyle w:val="Hlavika"/>
      <w:jc w:val="right"/>
    </w:pPr>
    <w:r>
      <w:rPr>
        <w:noProof/>
        <w:lang w:eastAsia="sk-SK"/>
      </w:rPr>
      <w:drawing>
        <wp:inline distT="0" distB="0" distL="0" distR="0" wp14:anchorId="1AEBBD64" wp14:editId="60CD6B16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staALfFa90sAAAA"/>
  </w:docVars>
  <w:rsids>
    <w:rsidRoot w:val="001048DA"/>
    <w:rsid w:val="00002F23"/>
    <w:rsid w:val="0003734A"/>
    <w:rsid w:val="000614FA"/>
    <w:rsid w:val="000F6569"/>
    <w:rsid w:val="001048DA"/>
    <w:rsid w:val="00106F36"/>
    <w:rsid w:val="00157F7F"/>
    <w:rsid w:val="001745D9"/>
    <w:rsid w:val="001C75BC"/>
    <w:rsid w:val="00266AA7"/>
    <w:rsid w:val="002912D5"/>
    <w:rsid w:val="003451BD"/>
    <w:rsid w:val="00352A85"/>
    <w:rsid w:val="00394DA5"/>
    <w:rsid w:val="004B7A26"/>
    <w:rsid w:val="004D4D20"/>
    <w:rsid w:val="004D54E3"/>
    <w:rsid w:val="00575ADD"/>
    <w:rsid w:val="005D2CAF"/>
    <w:rsid w:val="00635855"/>
    <w:rsid w:val="00676110"/>
    <w:rsid w:val="0076038D"/>
    <w:rsid w:val="007B5F54"/>
    <w:rsid w:val="007C1EB7"/>
    <w:rsid w:val="007C623D"/>
    <w:rsid w:val="007C6242"/>
    <w:rsid w:val="007F5F97"/>
    <w:rsid w:val="00880F9B"/>
    <w:rsid w:val="00885E7F"/>
    <w:rsid w:val="008E632F"/>
    <w:rsid w:val="008E66B5"/>
    <w:rsid w:val="008F190A"/>
    <w:rsid w:val="009169BD"/>
    <w:rsid w:val="009977E4"/>
    <w:rsid w:val="009C5169"/>
    <w:rsid w:val="00A05308"/>
    <w:rsid w:val="00A46658"/>
    <w:rsid w:val="00A80FA2"/>
    <w:rsid w:val="00B9042C"/>
    <w:rsid w:val="00C259B4"/>
    <w:rsid w:val="00C910E4"/>
    <w:rsid w:val="00C92613"/>
    <w:rsid w:val="00D76AD7"/>
    <w:rsid w:val="00EB3743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DDB6AB-E6D5-4E8C-B931-370364736BDB}"/>
      </w:docPartPr>
      <w:docPartBody>
        <w:p w:rsidR="004B0131" w:rsidRDefault="004B0131">
          <w:r w:rsidRPr="004A622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31"/>
    <w:rsid w:val="004041E6"/>
    <w:rsid w:val="004B0131"/>
    <w:rsid w:val="004F6F6C"/>
    <w:rsid w:val="005508B4"/>
    <w:rsid w:val="00A30507"/>
    <w:rsid w:val="00A96D59"/>
    <w:rsid w:val="00BD3B7B"/>
    <w:rsid w:val="00C04568"/>
    <w:rsid w:val="00D5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01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3AD07-9708-49FC-B221-7D79360DE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2025-10-03T07:28:00Z</dcterms:created>
  <dcterms:modified xsi:type="dcterms:W3CDTF">2025-10-03T07:28:00Z</dcterms:modified>
</cp:coreProperties>
</file>